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9C" w:rsidRPr="007275D4" w:rsidRDefault="00A22D8F" w:rsidP="007275D4">
      <w:pPr>
        <w:ind w:right="-569"/>
        <w:rPr>
          <w:rFonts w:ascii="Times New Roman" w:hAnsi="Times New Roman"/>
          <w:sz w:val="28"/>
          <w:szCs w:val="28"/>
        </w:rPr>
      </w:pPr>
      <w:r w:rsidRPr="007275D4">
        <w:rPr>
          <w:rFonts w:ascii="Times New Roman" w:hAnsi="Times New Roman"/>
          <w:sz w:val="28"/>
          <w:szCs w:val="28"/>
        </w:rPr>
        <w:t xml:space="preserve">Otok Pag i ovog ljeta imat </w:t>
      </w:r>
      <w:proofErr w:type="gramStart"/>
      <w:r w:rsidRPr="007275D4">
        <w:rPr>
          <w:rFonts w:ascii="Times New Roman" w:hAnsi="Times New Roman"/>
          <w:sz w:val="28"/>
          <w:szCs w:val="28"/>
        </w:rPr>
        <w:t>će</w:t>
      </w:r>
      <w:proofErr w:type="gramEnd"/>
      <w:r w:rsidRPr="007275D4">
        <w:rPr>
          <w:rFonts w:ascii="Times New Roman" w:hAnsi="Times New Roman"/>
          <w:sz w:val="28"/>
          <w:szCs w:val="28"/>
        </w:rPr>
        <w:t xml:space="preserve"> svoj </w:t>
      </w:r>
      <w:r w:rsidRPr="00180D18">
        <w:rPr>
          <w:rFonts w:ascii="Times New Roman" w:hAnsi="Times New Roman"/>
          <w:b/>
          <w:sz w:val="28"/>
          <w:szCs w:val="28"/>
        </w:rPr>
        <w:t>PagArtFestival</w:t>
      </w:r>
      <w:r w:rsidRPr="007275D4">
        <w:rPr>
          <w:rFonts w:ascii="Times New Roman" w:hAnsi="Times New Roman"/>
          <w:sz w:val="28"/>
          <w:szCs w:val="28"/>
        </w:rPr>
        <w:t xml:space="preserve"> koji se kvalitetom programa i tradicijom od 18 godina izdvaja među ljetnim festivalima </w:t>
      </w:r>
      <w:r w:rsidR="00E24392" w:rsidRPr="007275D4">
        <w:rPr>
          <w:rFonts w:ascii="Times New Roman" w:hAnsi="Times New Roman"/>
          <w:sz w:val="28"/>
          <w:szCs w:val="28"/>
        </w:rPr>
        <w:t>klasične</w:t>
      </w:r>
      <w:r w:rsidRPr="007275D4">
        <w:rPr>
          <w:rFonts w:ascii="Times New Roman" w:hAnsi="Times New Roman"/>
          <w:sz w:val="28"/>
          <w:szCs w:val="28"/>
        </w:rPr>
        <w:t xml:space="preserve"> glazbe, ne samo u mjesnim, otočnim i obalnim okvirima nego i daleko šire.</w:t>
      </w:r>
      <w:r w:rsidR="00C911D1" w:rsidRPr="007275D4">
        <w:rPr>
          <w:rFonts w:ascii="Times New Roman" w:hAnsi="Times New Roman"/>
          <w:sz w:val="28"/>
          <w:szCs w:val="28"/>
        </w:rPr>
        <w:t xml:space="preserve"> Novost ovogodišnjeg izdanja je proširenje do Luna, najsjevernije točke otoka Paga, s prelijepim Vrtovima lunjskih maslina u kojima dosad nije bilo koncerata ozbiljne glazbe. </w:t>
      </w:r>
    </w:p>
    <w:p w:rsidR="00A22D8F" w:rsidRPr="007275D4" w:rsidRDefault="00A22D8F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</w:rPr>
        <w:t xml:space="preserve">Festival priređuje umjetnička organizacija </w:t>
      </w:r>
      <w:r w:rsidR="00A25B9C" w:rsidRPr="007275D4">
        <w:rPr>
          <w:rFonts w:ascii="Times New Roman" w:hAnsi="Times New Roman"/>
          <w:sz w:val="28"/>
          <w:szCs w:val="28"/>
          <w:lang w:val="hr-HR"/>
        </w:rPr>
        <w:t>„Lovro&amp;Ni</w:t>
      </w:r>
      <w:r w:rsidRPr="007275D4">
        <w:rPr>
          <w:rFonts w:ascii="Times New Roman" w:hAnsi="Times New Roman"/>
          <w:sz w:val="28"/>
          <w:szCs w:val="28"/>
          <w:lang w:val="hr-HR"/>
        </w:rPr>
        <w:t>na“</w:t>
      </w:r>
      <w:r w:rsidR="00A25B9C" w:rsidRPr="007275D4">
        <w:rPr>
          <w:rFonts w:ascii="Times New Roman" w:hAnsi="Times New Roman"/>
          <w:sz w:val="28"/>
          <w:szCs w:val="28"/>
          <w:lang w:val="hr-HR"/>
        </w:rPr>
        <w:t xml:space="preserve"> u suradnji s Centrom za kulturu i informacije Pag, Centrom za kulturu Novalja,</w:t>
      </w:r>
      <w:r w:rsidR="00310959" w:rsidRPr="007275D4">
        <w:rPr>
          <w:rFonts w:ascii="Times New Roman" w:hAnsi="Times New Roman"/>
          <w:sz w:val="28"/>
          <w:szCs w:val="28"/>
          <w:lang w:val="hr-HR"/>
        </w:rPr>
        <w:t xml:space="preserve"> Turističkom zajednicom Kolana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, </w:t>
      </w:r>
      <w:r w:rsidR="00C911D1" w:rsidRPr="007275D4">
        <w:rPr>
          <w:rFonts w:ascii="Times New Roman" w:hAnsi="Times New Roman"/>
          <w:sz w:val="28"/>
          <w:szCs w:val="28"/>
          <w:lang w:val="hr-HR"/>
        </w:rPr>
        <w:t xml:space="preserve">Maslinarskom zadrugom Lun </w:t>
      </w:r>
      <w:r w:rsidRPr="007275D4">
        <w:rPr>
          <w:rFonts w:ascii="Times New Roman" w:hAnsi="Times New Roman"/>
          <w:sz w:val="28"/>
          <w:szCs w:val="28"/>
          <w:lang w:val="hr-HR"/>
        </w:rPr>
        <w:t>te ž</w:t>
      </w:r>
      <w:r w:rsidR="00A25B9C" w:rsidRPr="007275D4">
        <w:rPr>
          <w:rFonts w:ascii="Times New Roman" w:hAnsi="Times New Roman"/>
          <w:sz w:val="28"/>
          <w:szCs w:val="28"/>
          <w:lang w:val="hr-HR"/>
        </w:rPr>
        <w:t>upnim uredima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Paga i Kolana, uz podršku </w:t>
      </w:r>
      <w:r w:rsidR="00F2416F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</w:p>
    <w:p w:rsidR="00A22D8F" w:rsidRPr="007275D4" w:rsidRDefault="00A22D8F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 xml:space="preserve">Gradova Pag i Novalja, </w:t>
      </w:r>
      <w:r w:rsidR="00C911D1" w:rsidRPr="007275D4">
        <w:rPr>
          <w:rFonts w:ascii="Times New Roman" w:hAnsi="Times New Roman"/>
          <w:sz w:val="28"/>
          <w:szCs w:val="28"/>
          <w:lang w:val="hr-HR"/>
        </w:rPr>
        <w:t>Ministarstva kulture, Zadarske županije, Općine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Kolan, </w:t>
      </w:r>
      <w:r w:rsidR="0081155A" w:rsidRPr="007275D4">
        <w:rPr>
          <w:rFonts w:ascii="Times New Roman" w:hAnsi="Times New Roman"/>
          <w:sz w:val="28"/>
          <w:szCs w:val="28"/>
          <w:lang w:val="hr-HR"/>
        </w:rPr>
        <w:t xml:space="preserve">TZ </w:t>
      </w:r>
      <w:r w:rsidR="00E24392" w:rsidRPr="007275D4">
        <w:rPr>
          <w:rFonts w:ascii="Times New Roman" w:hAnsi="Times New Roman"/>
          <w:sz w:val="28"/>
          <w:szCs w:val="28"/>
          <w:lang w:val="hr-HR"/>
        </w:rPr>
        <w:t>Novalje, Paga i Z</w:t>
      </w:r>
      <w:r w:rsidR="0081155A" w:rsidRPr="007275D4">
        <w:rPr>
          <w:rFonts w:ascii="Times New Roman" w:hAnsi="Times New Roman"/>
          <w:sz w:val="28"/>
          <w:szCs w:val="28"/>
          <w:lang w:val="hr-HR"/>
        </w:rPr>
        <w:t>adarske županije</w:t>
      </w:r>
      <w:r w:rsidR="00E24392" w:rsidRPr="007275D4">
        <w:rPr>
          <w:rFonts w:ascii="Times New Roman" w:hAnsi="Times New Roman"/>
          <w:sz w:val="28"/>
          <w:szCs w:val="28"/>
          <w:lang w:val="hr-HR"/>
        </w:rPr>
        <w:t>, sponzorstvo HEP-a i nekoliko privatnih donacija.</w:t>
      </w:r>
    </w:p>
    <w:p w:rsidR="0087210C" w:rsidRPr="007275D4" w:rsidRDefault="00E24392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 xml:space="preserve">Od samog početka PagArtFestival vodi bračni par Pogorelić; </w:t>
      </w:r>
      <w:r w:rsidR="002259AF">
        <w:rPr>
          <w:rFonts w:ascii="Times New Roman" w:hAnsi="Times New Roman"/>
          <w:sz w:val="28"/>
          <w:szCs w:val="28"/>
          <w:lang w:val="hr-HR"/>
        </w:rPr>
        <w:t>u</w:t>
      </w:r>
      <w:proofErr w:type="spellStart"/>
      <w:r w:rsidR="00EF0DE3" w:rsidRPr="007275D4">
        <w:rPr>
          <w:rFonts w:ascii="Times New Roman" w:hAnsi="Times New Roman"/>
          <w:sz w:val="28"/>
          <w:szCs w:val="28"/>
          <w:lang w:val="en-US"/>
        </w:rPr>
        <w:t>mjetni</w:t>
      </w:r>
      <w:proofErr w:type="spellEnd"/>
      <w:r w:rsidR="00EF0DE3" w:rsidRPr="007275D4">
        <w:rPr>
          <w:rFonts w:ascii="Times New Roman" w:hAnsi="Times New Roman"/>
          <w:sz w:val="28"/>
          <w:szCs w:val="28"/>
          <w:lang w:val="hr-HR"/>
        </w:rPr>
        <w:t>č</w:t>
      </w:r>
      <w:proofErr w:type="spellStart"/>
      <w:r w:rsidRPr="007275D4">
        <w:rPr>
          <w:rFonts w:ascii="Times New Roman" w:hAnsi="Times New Roman"/>
          <w:sz w:val="28"/>
          <w:szCs w:val="28"/>
          <w:lang w:val="en-US"/>
        </w:rPr>
        <w:t>ko</w:t>
      </w:r>
      <w:proofErr w:type="spellEnd"/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lang w:val="en-US"/>
        </w:rPr>
        <w:t>vodstvo</w:t>
      </w:r>
      <w:proofErr w:type="spellEnd"/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lang w:val="en-US"/>
        </w:rPr>
        <w:t>potpisuje</w:t>
      </w:r>
      <w:proofErr w:type="spellEnd"/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lang w:val="en-US"/>
        </w:rPr>
        <w:t>pijanist</w:t>
      </w:r>
      <w:proofErr w:type="spellEnd"/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Lovro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EF0DE3" w:rsidRPr="007275D4">
        <w:rPr>
          <w:rFonts w:ascii="Times New Roman" w:hAnsi="Times New Roman"/>
          <w:sz w:val="28"/>
          <w:szCs w:val="28"/>
          <w:lang w:val="en-US"/>
        </w:rPr>
        <w:t>Pogoreli</w:t>
      </w:r>
      <w:proofErr w:type="spellEnd"/>
      <w:r w:rsidRPr="007275D4">
        <w:rPr>
          <w:rFonts w:ascii="Times New Roman" w:hAnsi="Times New Roman"/>
          <w:sz w:val="28"/>
          <w:szCs w:val="28"/>
          <w:lang w:val="hr-HR"/>
        </w:rPr>
        <w:t>ć</w:t>
      </w:r>
      <w:r w:rsidR="00473C62" w:rsidRPr="007275D4">
        <w:rPr>
          <w:rFonts w:ascii="Times New Roman" w:hAnsi="Times New Roman"/>
          <w:sz w:val="28"/>
          <w:szCs w:val="28"/>
          <w:lang w:val="hr-HR"/>
        </w:rPr>
        <w:t xml:space="preserve">,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a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produkciju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,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organizaciju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i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odnose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s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javno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>šć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u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Nina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F0DE3" w:rsidRPr="007275D4">
        <w:rPr>
          <w:rFonts w:ascii="Times New Roman" w:hAnsi="Times New Roman"/>
          <w:sz w:val="28"/>
          <w:szCs w:val="28"/>
          <w:lang w:val="en-US"/>
        </w:rPr>
        <w:t>Pogoreli</w:t>
      </w:r>
      <w:r w:rsidRPr="007275D4">
        <w:rPr>
          <w:rFonts w:ascii="Times New Roman" w:hAnsi="Times New Roman"/>
          <w:sz w:val="28"/>
          <w:szCs w:val="28"/>
          <w:lang w:val="hr-HR"/>
        </w:rPr>
        <w:t>ć</w:t>
      </w:r>
      <w:r w:rsidR="0087210C" w:rsidRPr="007275D4">
        <w:rPr>
          <w:rFonts w:ascii="Times New Roman" w:hAnsi="Times New Roman"/>
          <w:sz w:val="28"/>
          <w:szCs w:val="28"/>
          <w:lang w:val="hr-HR"/>
        </w:rPr>
        <w:t>, koja je prokomentirala program:</w:t>
      </w:r>
    </w:p>
    <w:p w:rsidR="007275D4" w:rsidRPr="007275D4" w:rsidRDefault="0087210C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 xml:space="preserve">„Već godinama imamo u programu i stihove ali ovo je prvi put da priređujemo 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pravi melodram</w:t>
      </w:r>
      <w:r w:rsidR="00EF0DE3" w:rsidRPr="007275D4">
        <w:rPr>
          <w:rFonts w:ascii="Times New Roman" w:hAnsi="Times New Roman"/>
          <w:sz w:val="28"/>
          <w:szCs w:val="28"/>
          <w:lang w:val="hr-HR"/>
        </w:rPr>
        <w:t>.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 Riječ je o poemi Enoch Arden Lorda Alfreda Tennysona koju je uglazbio Richard Strauss, a koju će, u hrvatskom prijevodu Mate Marasa izvesti naša p</w:t>
      </w:r>
      <w:r w:rsidR="009235F5">
        <w:rPr>
          <w:rFonts w:ascii="Times New Roman" w:hAnsi="Times New Roman"/>
          <w:sz w:val="28"/>
          <w:szCs w:val="28"/>
          <w:lang w:val="hr-HR"/>
        </w:rPr>
        <w:t>roslavljena glumica Bojana Grego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rić Vejzović, uz klavirsku pratnju Danijela Detonija. Ovo </w:t>
      </w:r>
      <w:r w:rsidR="0007708F" w:rsidRPr="007275D4">
        <w:rPr>
          <w:rFonts w:ascii="Times New Roman" w:hAnsi="Times New Roman"/>
          <w:sz w:val="28"/>
          <w:szCs w:val="28"/>
          <w:lang w:val="hr-HR"/>
        </w:rPr>
        <w:t xml:space="preserve">vrlo zahtjevno 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djelo u Hrva</w:t>
      </w:r>
      <w:r w:rsidR="002259AF">
        <w:rPr>
          <w:rFonts w:ascii="Times New Roman" w:hAnsi="Times New Roman"/>
          <w:sz w:val="28"/>
          <w:szCs w:val="28"/>
          <w:lang w:val="hr-HR"/>
        </w:rPr>
        <w:t>tskoj je izvođeno samo jednom, 9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0.-ih, i sretni smo </w:t>
      </w:r>
      <w:r w:rsidR="00417741">
        <w:rPr>
          <w:rFonts w:ascii="Times New Roman" w:hAnsi="Times New Roman"/>
          <w:sz w:val="28"/>
          <w:szCs w:val="28"/>
          <w:lang w:val="hr-HR"/>
        </w:rPr>
        <w:t>što smo naišli na interes izvodj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ača. </w:t>
      </w:r>
    </w:p>
    <w:p w:rsidR="0007708F" w:rsidRPr="007275D4" w:rsidRDefault="00B215BA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 xml:space="preserve">Recital Lovre Pogorelića, porijekom Pažanina, tradicionalni je događaj, ali ovoga ljeta dogodit će se </w:t>
      </w:r>
      <w:r w:rsidR="005F2256">
        <w:rPr>
          <w:rFonts w:ascii="Times New Roman" w:hAnsi="Times New Roman"/>
          <w:sz w:val="28"/>
          <w:szCs w:val="28"/>
          <w:lang w:val="hr-HR"/>
        </w:rPr>
        <w:t xml:space="preserve">i </w:t>
      </w:r>
      <w:r w:rsidR="007C733A">
        <w:rPr>
          <w:rFonts w:ascii="Times New Roman" w:hAnsi="Times New Roman"/>
          <w:sz w:val="28"/>
          <w:szCs w:val="28"/>
          <w:lang w:val="hr-HR"/>
        </w:rPr>
        <w:t xml:space="preserve">u „novom ruhu“; u </w:t>
      </w:r>
      <w:r w:rsidRPr="007275D4">
        <w:rPr>
          <w:rFonts w:ascii="Times New Roman" w:hAnsi="Times New Roman"/>
          <w:sz w:val="28"/>
          <w:szCs w:val="28"/>
          <w:lang w:val="hr-HR"/>
        </w:rPr>
        <w:t>amfiteatru Vrtova lunjskih maslina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 xml:space="preserve">. Na istome mjestu planiran je i koncert sjajnog gitarista Petrita Çekua, </w:t>
      </w:r>
      <w:r w:rsidR="0007708F" w:rsidRPr="007275D4">
        <w:rPr>
          <w:rFonts w:ascii="Times New Roman" w:hAnsi="Times New Roman"/>
          <w:sz w:val="28"/>
          <w:szCs w:val="28"/>
          <w:lang w:val="hr-HR"/>
        </w:rPr>
        <w:t xml:space="preserve">a 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>nako</w:t>
      </w:r>
      <w:r w:rsidR="0007708F" w:rsidRPr="007275D4">
        <w:rPr>
          <w:rFonts w:ascii="Times New Roman" w:hAnsi="Times New Roman"/>
          <w:sz w:val="28"/>
          <w:szCs w:val="28"/>
          <w:lang w:val="hr-HR"/>
        </w:rPr>
        <w:t xml:space="preserve">n recitala u Kolanu i 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>Pagu. Osobito smo ponosni što smo ostvarili mogućnost da ponudimo malu otočku turneju</w:t>
      </w:r>
      <w:r w:rsidR="0007708F" w:rsidRPr="007275D4">
        <w:rPr>
          <w:rFonts w:ascii="Times New Roman" w:hAnsi="Times New Roman"/>
          <w:sz w:val="28"/>
          <w:szCs w:val="28"/>
          <w:lang w:val="hr-HR"/>
        </w:rPr>
        <w:t>, i zahvalni na pozivu za Lun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>. Vjerujemo da će događa</w:t>
      </w:r>
      <w:r w:rsidR="005F2256">
        <w:rPr>
          <w:rFonts w:ascii="Times New Roman" w:hAnsi="Times New Roman"/>
          <w:sz w:val="28"/>
          <w:szCs w:val="28"/>
          <w:lang w:val="hr-HR"/>
        </w:rPr>
        <w:t>nja u Vrtovima lunjskih maslin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 xml:space="preserve">a biti sjajna te ostaje otvoreno samo pitanje stapanja prirodne i umjetničke ljepote a to i jest cilj ove akcije. </w:t>
      </w:r>
    </w:p>
    <w:p w:rsidR="00D45ABB" w:rsidRPr="007275D4" w:rsidRDefault="00D456D1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>Violončelist Andreas Lend i pijanistica Irina Zahharenkova dolaze nam iz Estonije, zemlje izuzet</w:t>
      </w:r>
      <w:r w:rsidR="0007708F" w:rsidRPr="007275D4">
        <w:rPr>
          <w:rFonts w:ascii="Times New Roman" w:hAnsi="Times New Roman"/>
          <w:sz w:val="28"/>
          <w:szCs w:val="28"/>
          <w:lang w:val="hr-HR"/>
        </w:rPr>
        <w:t>no visokog nivoa obrazovanja, općeg kao i glazbenog, zbog čega ih dočekujemo s posebnim interesom, a festival završavamo nastupom pijanista Vedrana Janjanina čime nastavljamo praksu predstavljanja odabranih mladih hrvatskih glazbenika“.</w:t>
      </w:r>
    </w:p>
    <w:p w:rsidR="0087210C" w:rsidRPr="007275D4" w:rsidRDefault="0087210C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>U proteklih 18 godina PagArtFestival prošao je mnoge teškoće ali, pored sve brojnijih zabavnih sadržaja i sve češćih klasično-popularnih mješavina i prerađevina, održao se s tri aduta sadržana u krilatici „</w:t>
      </w:r>
      <w:r w:rsidRPr="007275D4">
        <w:rPr>
          <w:rFonts w:ascii="Times New Roman" w:hAnsi="Times New Roman"/>
          <w:sz w:val="28"/>
          <w:szCs w:val="28"/>
          <w:lang w:val="en-US"/>
        </w:rPr>
        <w:t>ozbiljna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glazba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u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ozbiljnoj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izvedbi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za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ozbiljnu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lang w:val="en-US"/>
        </w:rPr>
        <w:t>publiku</w:t>
      </w:r>
      <w:r w:rsidRPr="007275D4">
        <w:rPr>
          <w:rFonts w:ascii="Times New Roman" w:hAnsi="Times New Roman"/>
          <w:sz w:val="28"/>
          <w:szCs w:val="28"/>
          <w:lang w:val="hr-HR"/>
        </w:rPr>
        <w:t>“.</w:t>
      </w:r>
    </w:p>
    <w:p w:rsidR="0087210C" w:rsidRPr="007275D4" w:rsidRDefault="00D45ABB" w:rsidP="007275D4">
      <w:pPr>
        <w:pStyle w:val="PlainText"/>
        <w:rPr>
          <w:rFonts w:ascii="Times New Roman" w:hAnsi="Times New Roman"/>
          <w:sz w:val="28"/>
          <w:szCs w:val="28"/>
          <w:lang w:val="hr-HR"/>
        </w:rPr>
      </w:pPr>
      <w:proofErr w:type="gram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Festival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se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isti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č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i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vizualima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crno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-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bijele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jednostavnosti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koje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posljednjih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godina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zahvaljuje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fotografskoj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vje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š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tini</w:t>
      </w:r>
      <w:proofErr w:type="spellEnd"/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Josipa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  <w:shd w:val="clear" w:color="auto" w:fill="FFFFFF"/>
        </w:rPr>
        <w:t>Portade</w:t>
      </w:r>
      <w:proofErr w:type="spellEnd"/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="00473C62" w:rsidRPr="007275D4">
        <w:rPr>
          <w:rFonts w:ascii="Times New Roman" w:hAnsi="Times New Roman"/>
          <w:sz w:val="28"/>
          <w:szCs w:val="28"/>
          <w:shd w:val="clear" w:color="auto" w:fill="FFFFFF"/>
        </w:rPr>
        <w:t>iz</w:t>
      </w:r>
      <w:proofErr w:type="spellEnd"/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proofErr w:type="spellStart"/>
      <w:r w:rsidR="00473C62" w:rsidRPr="007275D4">
        <w:rPr>
          <w:rFonts w:ascii="Times New Roman" w:hAnsi="Times New Roman"/>
          <w:sz w:val="28"/>
          <w:szCs w:val="28"/>
          <w:shd w:val="clear" w:color="auto" w:fill="FFFFFF"/>
        </w:rPr>
        <w:t>Paga</w:t>
      </w:r>
      <w:proofErr w:type="spellEnd"/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.</w:t>
      </w:r>
      <w:proofErr w:type="gramEnd"/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="00F95F85" w:rsidRPr="007275D4">
        <w:rPr>
          <w:rFonts w:ascii="Times New Roman" w:hAnsi="Times New Roman"/>
          <w:sz w:val="28"/>
          <w:szCs w:val="28"/>
          <w:shd w:val="clear" w:color="auto" w:fill="FFFFFF"/>
        </w:rPr>
        <w:t>M</w:t>
      </w:r>
      <w:r w:rsidR="00F95F85" w:rsidRPr="007275D4">
        <w:rPr>
          <w:rFonts w:ascii="Times New Roman" w:hAnsi="Times New Roman"/>
          <w:sz w:val="28"/>
          <w:szCs w:val="28"/>
          <w:lang w:val="hr-HR" w:eastAsia="hr-HR"/>
        </w:rPr>
        <w:t>aestro Pogorelić</w:t>
      </w:r>
      <w:r w:rsidR="00473C62" w:rsidRPr="007275D4">
        <w:rPr>
          <w:rFonts w:ascii="Times New Roman" w:hAnsi="Times New Roman"/>
          <w:sz w:val="28"/>
          <w:szCs w:val="28"/>
          <w:lang w:val="hr-HR" w:eastAsia="hr-HR"/>
        </w:rPr>
        <w:t xml:space="preserve">, porijeklom Pažanin, </w:t>
      </w:r>
      <w:r w:rsidR="00844B74" w:rsidRPr="007275D4">
        <w:rPr>
          <w:rFonts w:ascii="Times New Roman" w:hAnsi="Times New Roman"/>
          <w:sz w:val="28"/>
          <w:szCs w:val="28"/>
          <w:lang w:val="hr-HR" w:eastAsia="hr-HR"/>
        </w:rPr>
        <w:t xml:space="preserve">umjesto </w:t>
      </w:r>
      <w:r w:rsidR="0087210C" w:rsidRPr="007275D4">
        <w:rPr>
          <w:rFonts w:ascii="Times New Roman" w:hAnsi="Times New Roman"/>
          <w:sz w:val="28"/>
          <w:szCs w:val="28"/>
          <w:lang w:val="hr-HR" w:eastAsia="hr-HR"/>
        </w:rPr>
        <w:t xml:space="preserve">vlastite </w:t>
      </w:r>
      <w:r w:rsidR="00844B74" w:rsidRPr="007275D4">
        <w:rPr>
          <w:rFonts w:ascii="Times New Roman" w:hAnsi="Times New Roman"/>
          <w:sz w:val="28"/>
          <w:szCs w:val="28"/>
          <w:lang w:val="hr-HR" w:eastAsia="hr-HR"/>
        </w:rPr>
        <w:t>uvodne riječi citira odabrane mudrosti Alfreda Tennysona</w:t>
      </w:r>
      <w:r w:rsidR="00473C62" w:rsidRPr="007275D4">
        <w:rPr>
          <w:rFonts w:ascii="Times New Roman" w:hAnsi="Times New Roman"/>
          <w:sz w:val="28"/>
          <w:szCs w:val="28"/>
          <w:lang w:val="hr-HR" w:eastAsia="hr-HR"/>
        </w:rPr>
        <w:t xml:space="preserve">: </w:t>
      </w:r>
      <w:r w:rsidR="00844B74" w:rsidRPr="007275D4">
        <w:rPr>
          <w:rFonts w:ascii="Times New Roman" w:hAnsi="Times New Roman"/>
          <w:sz w:val="28"/>
          <w:szCs w:val="28"/>
          <w:lang w:val="hr-HR" w:eastAsia="hr-HR"/>
        </w:rPr>
        <w:t>„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Stari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ljudi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moraju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umrijeti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; </w:t>
      </w:r>
      <w:proofErr w:type="spellStart"/>
      <w:proofErr w:type="gramStart"/>
      <w:r w:rsidR="00844B74" w:rsidRPr="007275D4">
        <w:rPr>
          <w:rFonts w:ascii="Times New Roman" w:hAnsi="Times New Roman"/>
          <w:sz w:val="28"/>
          <w:szCs w:val="28"/>
        </w:rPr>
        <w:t>ili</w:t>
      </w:r>
      <w:proofErr w:type="spellEnd"/>
      <w:proofErr w:type="gram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ć</w:t>
      </w:r>
      <w:r w:rsidR="00844B74" w:rsidRPr="007275D4">
        <w:rPr>
          <w:rFonts w:ascii="Times New Roman" w:hAnsi="Times New Roman"/>
          <w:sz w:val="28"/>
          <w:szCs w:val="28"/>
        </w:rPr>
        <w:t>e</w:t>
      </w:r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svijet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utonuti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844B74" w:rsidRPr="007275D4">
        <w:rPr>
          <w:rFonts w:ascii="Times New Roman" w:hAnsi="Times New Roman"/>
          <w:sz w:val="28"/>
          <w:szCs w:val="28"/>
        </w:rPr>
        <w:t>u</w:t>
      </w:r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plijesan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844B74" w:rsidRPr="007275D4">
        <w:rPr>
          <w:rFonts w:ascii="Times New Roman" w:hAnsi="Times New Roman"/>
          <w:sz w:val="28"/>
          <w:szCs w:val="28"/>
        </w:rPr>
        <w:t>i</w:t>
      </w:r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samo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ins w:id="0" w:author="MJC" w:date="2017-06-02T20:42:00Z">
        <w:r w:rsidR="00844B74" w:rsidRPr="007275D4">
          <w:rPr>
            <w:rFonts w:ascii="Times New Roman" w:hAnsi="Times New Roman"/>
            <w:sz w:val="28"/>
            <w:szCs w:val="28"/>
          </w:rPr>
          <w:t>iznova</w:t>
        </w:r>
      </w:ins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44B74" w:rsidRPr="007275D4">
        <w:rPr>
          <w:rFonts w:ascii="Times New Roman" w:hAnsi="Times New Roman"/>
          <w:sz w:val="28"/>
          <w:szCs w:val="28"/>
        </w:rPr>
        <w:t>stvarati</w:t>
      </w:r>
      <w:proofErr w:type="spellEnd"/>
      <w:r w:rsidR="00844B74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844B74" w:rsidRPr="007275D4">
        <w:rPr>
          <w:rFonts w:ascii="Times New Roman" w:hAnsi="Times New Roman"/>
          <w:sz w:val="28"/>
          <w:szCs w:val="28"/>
        </w:rPr>
        <w:t>pro</w:t>
      </w:r>
      <w:r w:rsidR="00844B74" w:rsidRPr="005F2256">
        <w:rPr>
          <w:rFonts w:ascii="Times New Roman" w:hAnsi="Times New Roman"/>
          <w:sz w:val="28"/>
          <w:szCs w:val="28"/>
          <w:lang w:val="hr-HR"/>
        </w:rPr>
        <w:t>š</w:t>
      </w:r>
      <w:r w:rsidR="00844B74" w:rsidRPr="007275D4">
        <w:rPr>
          <w:rFonts w:ascii="Times New Roman" w:hAnsi="Times New Roman"/>
          <w:sz w:val="28"/>
          <w:szCs w:val="28"/>
        </w:rPr>
        <w:t>lost</w:t>
      </w:r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”, </w:t>
      </w:r>
      <w:proofErr w:type="spellStart"/>
      <w:r w:rsidR="0087210C" w:rsidRPr="007275D4">
        <w:rPr>
          <w:rFonts w:ascii="Times New Roman" w:hAnsi="Times New Roman"/>
          <w:sz w:val="28"/>
          <w:szCs w:val="28"/>
        </w:rPr>
        <w:t>te</w:t>
      </w:r>
      <w:proofErr w:type="spellEnd"/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5F2256">
        <w:rPr>
          <w:rFonts w:ascii="Times New Roman" w:hAnsi="Times New Roman"/>
          <w:sz w:val="28"/>
          <w:szCs w:val="28"/>
          <w:lang w:val="hr-HR"/>
        </w:rPr>
        <w:t xml:space="preserve">zagonetne </w:t>
      </w:r>
      <w:proofErr w:type="spellStart"/>
      <w:r w:rsidR="0087210C" w:rsidRPr="007275D4">
        <w:rPr>
          <w:rFonts w:ascii="Times New Roman" w:hAnsi="Times New Roman"/>
          <w:sz w:val="28"/>
          <w:szCs w:val="28"/>
        </w:rPr>
        <w:t>stihove</w:t>
      </w:r>
      <w:proofErr w:type="spellEnd"/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7210C" w:rsidRPr="007275D4">
        <w:rPr>
          <w:rFonts w:ascii="Times New Roman" w:hAnsi="Times New Roman"/>
          <w:sz w:val="28"/>
          <w:szCs w:val="28"/>
        </w:rPr>
        <w:t>iz</w:t>
      </w:r>
      <w:proofErr w:type="spellEnd"/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7210C" w:rsidRPr="007275D4">
        <w:rPr>
          <w:rFonts w:ascii="Times New Roman" w:hAnsi="Times New Roman"/>
          <w:sz w:val="28"/>
          <w:szCs w:val="28"/>
        </w:rPr>
        <w:t>Kraljevih</w:t>
      </w:r>
      <w:proofErr w:type="spellEnd"/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="0087210C" w:rsidRPr="007275D4">
        <w:rPr>
          <w:rFonts w:ascii="Times New Roman" w:hAnsi="Times New Roman"/>
          <w:sz w:val="28"/>
          <w:szCs w:val="28"/>
        </w:rPr>
        <w:t>idila</w:t>
      </w:r>
      <w:proofErr w:type="spellEnd"/>
      <w:r w:rsidR="0087210C" w:rsidRPr="005F2256">
        <w:rPr>
          <w:rFonts w:ascii="Times New Roman" w:hAnsi="Times New Roman"/>
          <w:sz w:val="28"/>
          <w:szCs w:val="28"/>
          <w:lang w:val="hr-HR"/>
        </w:rPr>
        <w:t>:</w:t>
      </w:r>
    </w:p>
    <w:p w:rsidR="0087210C" w:rsidRPr="005F2256" w:rsidRDefault="0087210C" w:rsidP="007275D4">
      <w:pPr>
        <w:pStyle w:val="PlainText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>„</w:t>
      </w:r>
      <w:r w:rsidRPr="007275D4">
        <w:rPr>
          <w:rFonts w:ascii="Times New Roman" w:hAnsi="Times New Roman"/>
          <w:sz w:val="28"/>
          <w:szCs w:val="28"/>
        </w:rPr>
        <w:t>Grad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je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</w:rPr>
        <w:t>izgra</w:t>
      </w:r>
      <w:proofErr w:type="spellEnd"/>
      <w:r w:rsidRPr="005F2256">
        <w:rPr>
          <w:rFonts w:ascii="Times New Roman" w:hAnsi="Times New Roman"/>
          <w:sz w:val="28"/>
          <w:szCs w:val="28"/>
          <w:lang w:val="hr-HR"/>
        </w:rPr>
        <w:t>đ</w:t>
      </w:r>
      <w:r w:rsidRPr="007275D4">
        <w:rPr>
          <w:rFonts w:ascii="Times New Roman" w:hAnsi="Times New Roman"/>
          <w:sz w:val="28"/>
          <w:szCs w:val="28"/>
        </w:rPr>
        <w:t>en</w:t>
      </w:r>
    </w:p>
    <w:p w:rsidR="0087210C" w:rsidRPr="005F2256" w:rsidRDefault="0087210C" w:rsidP="007275D4">
      <w:pPr>
        <w:pStyle w:val="PlainText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</w:rPr>
        <w:t>Za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</w:rPr>
        <w:t>glazbu</w:t>
      </w:r>
      <w:proofErr w:type="spellEnd"/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pa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</w:rPr>
        <w:t>nikada</w:t>
      </w:r>
      <w:proofErr w:type="spellEnd"/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</w:rPr>
        <w:t>nije</w:t>
      </w:r>
      <w:proofErr w:type="spellEnd"/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proofErr w:type="gramStart"/>
      <w:r w:rsidRPr="007275D4">
        <w:rPr>
          <w:rFonts w:ascii="Times New Roman" w:hAnsi="Times New Roman"/>
          <w:sz w:val="28"/>
          <w:szCs w:val="28"/>
        </w:rPr>
        <w:t>ni</w:t>
      </w:r>
      <w:proofErr w:type="spellEnd"/>
      <w:proofErr w:type="gramEnd"/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proofErr w:type="spellStart"/>
      <w:r w:rsidRPr="007275D4">
        <w:rPr>
          <w:rFonts w:ascii="Times New Roman" w:hAnsi="Times New Roman"/>
          <w:sz w:val="28"/>
          <w:szCs w:val="28"/>
        </w:rPr>
        <w:t>izgra</w:t>
      </w:r>
      <w:proofErr w:type="spellEnd"/>
      <w:r w:rsidRPr="005F2256">
        <w:rPr>
          <w:rFonts w:ascii="Times New Roman" w:hAnsi="Times New Roman"/>
          <w:sz w:val="28"/>
          <w:szCs w:val="28"/>
          <w:lang w:val="hr-HR"/>
        </w:rPr>
        <w:t>đ</w:t>
      </w:r>
      <w:r w:rsidRPr="007275D4">
        <w:rPr>
          <w:rFonts w:ascii="Times New Roman" w:hAnsi="Times New Roman"/>
          <w:sz w:val="28"/>
          <w:szCs w:val="28"/>
        </w:rPr>
        <w:t>en</w:t>
      </w:r>
      <w:r w:rsidRPr="005F2256">
        <w:rPr>
          <w:rFonts w:ascii="Times New Roman" w:hAnsi="Times New Roman"/>
          <w:sz w:val="28"/>
          <w:szCs w:val="28"/>
          <w:lang w:val="hr-HR"/>
        </w:rPr>
        <w:t>,</w:t>
      </w:r>
    </w:p>
    <w:p w:rsidR="00844B74" w:rsidRPr="005F2256" w:rsidRDefault="0087210C" w:rsidP="007275D4">
      <w:pPr>
        <w:rPr>
          <w:rFonts w:ascii="Times New Roman" w:hAnsi="Times New Roman"/>
          <w:sz w:val="28"/>
          <w:szCs w:val="28"/>
          <w:lang w:val="de-DE" w:eastAsia="da-DK"/>
        </w:rPr>
      </w:pPr>
      <w:r w:rsidRPr="005F2256">
        <w:rPr>
          <w:rFonts w:ascii="Times New Roman" w:hAnsi="Times New Roman"/>
          <w:sz w:val="28"/>
          <w:szCs w:val="28"/>
          <w:lang w:val="de-DE"/>
        </w:rPr>
        <w:t>stoga je izgrađen zauvijek”.</w:t>
      </w:r>
    </w:p>
    <w:p w:rsidR="00F95F85" w:rsidRPr="005F2256" w:rsidRDefault="00F95F85" w:rsidP="00473C62">
      <w:pPr>
        <w:shd w:val="clear" w:color="auto" w:fill="FFFFFF"/>
        <w:rPr>
          <w:rFonts w:ascii="Times New Roman" w:hAnsi="Times New Roman"/>
          <w:sz w:val="28"/>
          <w:szCs w:val="28"/>
          <w:lang w:val="de-DE" w:eastAsia="hr-HR"/>
        </w:rPr>
      </w:pPr>
    </w:p>
    <w:p w:rsidR="00F95F85" w:rsidRDefault="00F95F85" w:rsidP="00F95F85">
      <w:pPr>
        <w:shd w:val="clear" w:color="auto" w:fill="FFFFFF"/>
        <w:rPr>
          <w:rFonts w:ascii="Times New Roman" w:hAnsi="Times New Roman"/>
          <w:sz w:val="28"/>
          <w:szCs w:val="28"/>
          <w:lang w:val="hr-HR" w:eastAsia="hr-HR"/>
        </w:rPr>
      </w:pPr>
    </w:p>
    <w:p w:rsidR="00D45ABB" w:rsidRDefault="00D45ABB" w:rsidP="00D45ABB">
      <w:pPr>
        <w:ind w:right="-569"/>
        <w:rPr>
          <w:rFonts w:ascii="Times New Roman" w:hAnsi="Times New Roman"/>
          <w:sz w:val="28"/>
          <w:szCs w:val="28"/>
          <w:lang w:val="hr-HR"/>
        </w:rPr>
      </w:pPr>
    </w:p>
    <w:p w:rsidR="00A25B9C" w:rsidRPr="00310959" w:rsidRDefault="00A25B9C" w:rsidP="00A25B9C">
      <w:pPr>
        <w:ind w:right="-286"/>
        <w:rPr>
          <w:rFonts w:ascii="Times New Roman" w:hAnsi="Times New Roman"/>
          <w:sz w:val="28"/>
          <w:szCs w:val="28"/>
          <w:lang w:val="hr-HR"/>
        </w:rPr>
      </w:pPr>
    </w:p>
    <w:p w:rsidR="00F95F85" w:rsidRPr="00310959" w:rsidRDefault="00F95F85" w:rsidP="00A25B9C">
      <w:pPr>
        <w:ind w:left="-284" w:right="-428"/>
        <w:rPr>
          <w:rFonts w:ascii="Times New Roman" w:hAnsi="Times New Roman"/>
          <w:sz w:val="28"/>
          <w:szCs w:val="28"/>
          <w:lang w:val="hr-HR"/>
        </w:rPr>
      </w:pPr>
    </w:p>
    <w:p w:rsidR="00F95F85" w:rsidRPr="00310959" w:rsidRDefault="00F95F85" w:rsidP="00A25B9C">
      <w:pPr>
        <w:ind w:left="-284" w:right="-428"/>
        <w:rPr>
          <w:rFonts w:ascii="Times New Roman" w:hAnsi="Times New Roman"/>
          <w:sz w:val="28"/>
          <w:szCs w:val="28"/>
          <w:lang w:val="hr-HR"/>
        </w:rPr>
      </w:pPr>
    </w:p>
    <w:p w:rsidR="00C83426" w:rsidRPr="005F2256" w:rsidRDefault="00C83426" w:rsidP="00A25B9C">
      <w:pPr>
        <w:ind w:left="-284" w:right="-428"/>
        <w:rPr>
          <w:rFonts w:ascii="Times New Roman" w:hAnsi="Times New Roman"/>
          <w:sz w:val="28"/>
          <w:szCs w:val="28"/>
          <w:lang w:val="de-DE"/>
        </w:rPr>
      </w:pPr>
      <w:r w:rsidRPr="005F2256">
        <w:rPr>
          <w:rFonts w:ascii="Times New Roman" w:hAnsi="Times New Roman"/>
          <w:sz w:val="28"/>
          <w:szCs w:val="28"/>
          <w:lang w:val="de-DE"/>
        </w:rPr>
        <w:t>Program PagArtFestivala</w:t>
      </w:r>
    </w:p>
    <w:p w:rsidR="00C83426" w:rsidRPr="005F2256" w:rsidRDefault="00C83426" w:rsidP="00A25B9C">
      <w:pPr>
        <w:ind w:left="-284" w:right="-428"/>
        <w:rPr>
          <w:rFonts w:ascii="Times New Roman" w:hAnsi="Times New Roman"/>
          <w:sz w:val="28"/>
          <w:szCs w:val="28"/>
          <w:lang w:val="de-DE"/>
        </w:rPr>
      </w:pPr>
    </w:p>
    <w:p w:rsidR="0007708F" w:rsidRPr="0007708F" w:rsidRDefault="0007708F" w:rsidP="0007708F">
      <w:pPr>
        <w:ind w:left="-284" w:right="-428"/>
        <w:rPr>
          <w:rFonts w:ascii="Times New Roman" w:hAnsi="Times New Roman"/>
          <w:color w:val="000000"/>
          <w:lang w:val="hr-HR"/>
        </w:rPr>
      </w:pPr>
      <w:r w:rsidRPr="005F2256">
        <w:rPr>
          <w:rFonts w:ascii="Times New Roman" w:hAnsi="Times New Roman"/>
          <w:b/>
          <w:color w:val="000000"/>
          <w:sz w:val="32"/>
          <w:szCs w:val="32"/>
          <w:lang w:val="de-DE"/>
        </w:rPr>
        <w:t>Bojana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 xml:space="preserve"> </w:t>
      </w:r>
      <w:r w:rsidRPr="005F2256">
        <w:rPr>
          <w:rFonts w:ascii="Times New Roman" w:hAnsi="Times New Roman"/>
          <w:b/>
          <w:color w:val="000000"/>
          <w:sz w:val="32"/>
          <w:szCs w:val="32"/>
          <w:lang w:val="de-DE"/>
        </w:rPr>
        <w:t>Gregori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>ć</w:t>
      </w:r>
      <w:r>
        <w:rPr>
          <w:rFonts w:ascii="Times New Roman" w:hAnsi="Times New Roman"/>
          <w:b/>
          <w:color w:val="000000"/>
          <w:sz w:val="32"/>
          <w:szCs w:val="32"/>
          <w:lang w:val="hr-HR"/>
        </w:rPr>
        <w:t xml:space="preserve"> 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>Vejzović</w:t>
      </w:r>
      <w:r w:rsidRPr="005F2256">
        <w:rPr>
          <w:rFonts w:ascii="Times New Roman" w:hAnsi="Times New Roman"/>
          <w:b/>
          <w:color w:val="000000"/>
          <w:sz w:val="32"/>
          <w:szCs w:val="32"/>
          <w:lang w:val="hr-HR"/>
        </w:rPr>
        <w:t xml:space="preserve">, </w:t>
      </w:r>
      <w:r w:rsidRPr="005F2256">
        <w:rPr>
          <w:rFonts w:ascii="Times New Roman" w:hAnsi="Times New Roman"/>
          <w:color w:val="000000"/>
          <w:lang w:val="de-DE"/>
        </w:rPr>
        <w:t>glas</w:t>
      </w:r>
    </w:p>
    <w:p w:rsidR="0007708F" w:rsidRPr="005F2256" w:rsidRDefault="0007708F" w:rsidP="0007708F">
      <w:pPr>
        <w:ind w:left="-284" w:right="-428"/>
        <w:rPr>
          <w:rFonts w:ascii="Times New Roman" w:hAnsi="Times New Roman"/>
          <w:color w:val="000000"/>
          <w:lang w:val="hr-HR"/>
        </w:rPr>
      </w:pPr>
      <w:r w:rsidRPr="005F2256">
        <w:rPr>
          <w:rFonts w:ascii="Times New Roman" w:hAnsi="Times New Roman"/>
          <w:b/>
          <w:color w:val="000000"/>
          <w:sz w:val="32"/>
          <w:szCs w:val="32"/>
          <w:lang w:val="de-DE"/>
        </w:rPr>
        <w:t>Danijel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 xml:space="preserve"> </w:t>
      </w:r>
      <w:r w:rsidRPr="005F2256">
        <w:rPr>
          <w:rFonts w:ascii="Times New Roman" w:hAnsi="Times New Roman"/>
          <w:b/>
          <w:color w:val="000000"/>
          <w:sz w:val="32"/>
          <w:szCs w:val="32"/>
          <w:lang w:val="de-DE"/>
        </w:rPr>
        <w:t>Detoni</w:t>
      </w:r>
      <w:r w:rsidRPr="005F2256">
        <w:rPr>
          <w:rFonts w:ascii="Times New Roman" w:hAnsi="Times New Roman"/>
          <w:color w:val="000000"/>
          <w:sz w:val="32"/>
          <w:szCs w:val="32"/>
          <w:lang w:val="hr-HR"/>
        </w:rPr>
        <w:t>,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de-DE"/>
        </w:rPr>
        <w:t>klavir</w:t>
      </w:r>
    </w:p>
    <w:p w:rsidR="0007708F" w:rsidRPr="005F2256" w:rsidRDefault="0007708F" w:rsidP="0007708F">
      <w:pPr>
        <w:ind w:left="-284" w:right="-428"/>
        <w:rPr>
          <w:rFonts w:ascii="Times New Roman" w:hAnsi="Times New Roman"/>
          <w:color w:val="000000"/>
          <w:lang w:val="hr-HR"/>
        </w:rPr>
      </w:pPr>
      <w:r w:rsidRPr="005F2256">
        <w:rPr>
          <w:rFonts w:ascii="Times New Roman" w:hAnsi="Times New Roman"/>
          <w:b/>
          <w:color w:val="000000"/>
          <w:sz w:val="32"/>
          <w:szCs w:val="32"/>
          <w:lang w:val="hr-HR"/>
        </w:rPr>
        <w:t>31.7.</w:t>
      </w:r>
      <w:r w:rsidRPr="005F2256">
        <w:rPr>
          <w:rFonts w:ascii="Times New Roman" w:hAnsi="Times New Roman"/>
          <w:b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fr-FR"/>
        </w:rPr>
        <w:t>u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fr-FR"/>
        </w:rPr>
        <w:t>Crkvi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fr-FR"/>
        </w:rPr>
        <w:t>sv</w:t>
      </w:r>
      <w:r w:rsidRPr="005F2256">
        <w:rPr>
          <w:rFonts w:ascii="Times New Roman" w:hAnsi="Times New Roman"/>
          <w:color w:val="000000"/>
          <w:lang w:val="hr-HR"/>
        </w:rPr>
        <w:t xml:space="preserve">. </w:t>
      </w:r>
      <w:r w:rsidRPr="005F2256">
        <w:rPr>
          <w:rFonts w:ascii="Times New Roman" w:hAnsi="Times New Roman"/>
          <w:color w:val="000000"/>
          <w:lang w:val="fr-FR"/>
        </w:rPr>
        <w:t>Frane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fr-FR"/>
        </w:rPr>
        <w:t>u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fr-FR"/>
        </w:rPr>
        <w:t>Pagu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color w:val="000000"/>
          <w:lang w:val="fr-FR"/>
        </w:rPr>
        <w:t>u</w:t>
      </w:r>
      <w:r w:rsidRPr="005F2256">
        <w:rPr>
          <w:rFonts w:ascii="Times New Roman" w:hAnsi="Times New Roman"/>
          <w:color w:val="000000"/>
          <w:lang w:val="hr-HR"/>
        </w:rPr>
        <w:t xml:space="preserve"> 21</w:t>
      </w:r>
      <w:r w:rsidRPr="005F2256">
        <w:rPr>
          <w:rFonts w:ascii="Times New Roman" w:hAnsi="Times New Roman"/>
          <w:color w:val="000000"/>
          <w:lang w:val="fr-FR"/>
        </w:rPr>
        <w:t>h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4F81BD"/>
          <w:lang w:val="hr-HR"/>
        </w:rPr>
      </w:pPr>
      <w:r w:rsidRPr="005F2256">
        <w:rPr>
          <w:rFonts w:ascii="Times New Roman" w:hAnsi="Times New Roman"/>
          <w:b/>
          <w:color w:val="000000"/>
          <w:sz w:val="32"/>
          <w:szCs w:val="32"/>
          <w:lang w:val="hr-HR"/>
        </w:rPr>
        <w:t>1.8.</w:t>
      </w:r>
      <w:r w:rsidRPr="005F2256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lang w:val="de-DE"/>
        </w:rPr>
        <w:t>u</w:t>
      </w:r>
      <w:r w:rsidRPr="005F2256">
        <w:rPr>
          <w:rFonts w:ascii="Times New Roman" w:hAnsi="Times New Roman"/>
          <w:lang w:val="hr-HR"/>
        </w:rPr>
        <w:t xml:space="preserve"> Vrtovima lunjskih maslina –</w:t>
      </w:r>
      <w:r w:rsidRPr="0007708F">
        <w:rPr>
          <w:rFonts w:ascii="Times New Roman" w:hAnsi="Times New Roman"/>
          <w:lang w:val="hr-HR"/>
        </w:rPr>
        <w:t xml:space="preserve"> dvorana recepcije </w:t>
      </w:r>
      <w:r w:rsidRPr="0007708F">
        <w:rPr>
          <w:rFonts w:ascii="Times New Roman" w:hAnsi="Times New Roman"/>
          <w:lang w:val="de-DE"/>
        </w:rPr>
        <w:t>u</w:t>
      </w:r>
      <w:r w:rsidRPr="0007708F">
        <w:rPr>
          <w:rFonts w:ascii="Times New Roman" w:hAnsi="Times New Roman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hr-HR"/>
        </w:rPr>
        <w:t>21</w:t>
      </w:r>
      <w:r w:rsidRPr="0007708F">
        <w:rPr>
          <w:rFonts w:ascii="Times New Roman" w:hAnsi="Times New Roman"/>
          <w:color w:val="000000"/>
          <w:lang w:val="de-DE"/>
        </w:rPr>
        <w:t>h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sz w:val="18"/>
          <w:lang w:val="hr-HR"/>
        </w:rPr>
      </w:pP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sz w:val="18"/>
          <w:lang w:val="hr-HR"/>
        </w:rPr>
      </w:pP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lang w:val="hr-HR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</w:rPr>
        <w:t>Lovro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 xml:space="preserve"> </w:t>
      </w:r>
      <w:r w:rsidRPr="0007708F">
        <w:rPr>
          <w:rFonts w:ascii="Times New Roman" w:hAnsi="Times New Roman"/>
          <w:b/>
          <w:color w:val="000000"/>
          <w:sz w:val="32"/>
          <w:szCs w:val="32"/>
        </w:rPr>
        <w:t>Pogoreli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>ć,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</w:rPr>
        <w:t>klavir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b/>
          <w:color w:val="000000"/>
          <w:lang w:val="hr-HR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>3.8.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fr-FR"/>
        </w:rPr>
        <w:t>u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fr-FR"/>
        </w:rPr>
        <w:t>Crkvi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fr-FR"/>
        </w:rPr>
        <w:t>sv</w:t>
      </w:r>
      <w:r w:rsidRPr="0007708F">
        <w:rPr>
          <w:rFonts w:ascii="Times New Roman" w:hAnsi="Times New Roman"/>
          <w:color w:val="000000"/>
          <w:lang w:val="hr-HR"/>
        </w:rPr>
        <w:t xml:space="preserve">. </w:t>
      </w:r>
      <w:r w:rsidRPr="0007708F">
        <w:rPr>
          <w:rFonts w:ascii="Times New Roman" w:hAnsi="Times New Roman"/>
          <w:color w:val="000000"/>
          <w:lang w:val="fr-FR"/>
        </w:rPr>
        <w:t>Frane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fr-FR"/>
        </w:rPr>
        <w:t>u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fr-FR"/>
        </w:rPr>
        <w:t>Pagu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fr-FR"/>
        </w:rPr>
        <w:t>u</w:t>
      </w:r>
      <w:r w:rsidRPr="0007708F">
        <w:rPr>
          <w:rFonts w:ascii="Times New Roman" w:hAnsi="Times New Roman"/>
          <w:color w:val="000000"/>
          <w:lang w:val="hr-HR"/>
        </w:rPr>
        <w:t xml:space="preserve"> 21</w:t>
      </w:r>
      <w:r w:rsidRPr="0007708F">
        <w:rPr>
          <w:rFonts w:ascii="Times New Roman" w:hAnsi="Times New Roman"/>
          <w:color w:val="000000"/>
          <w:lang w:val="fr-FR"/>
        </w:rPr>
        <w:t>h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lang w:val="hr-HR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hr-HR"/>
        </w:rPr>
        <w:t>4.8.</w:t>
      </w:r>
      <w:r w:rsidRPr="0007708F">
        <w:rPr>
          <w:rFonts w:ascii="Times New Roman" w:hAnsi="Times New Roman"/>
          <w:b/>
          <w:color w:val="000000"/>
          <w:lang w:val="hr-HR"/>
        </w:rPr>
        <w:t xml:space="preserve"> </w:t>
      </w:r>
      <w:r w:rsidRPr="0007708F">
        <w:rPr>
          <w:rFonts w:ascii="Times New Roman" w:hAnsi="Times New Roman"/>
          <w:color w:val="000000"/>
          <w:lang w:val="de-DE"/>
        </w:rPr>
        <w:t>u</w:t>
      </w:r>
      <w:r w:rsidRPr="0007708F">
        <w:rPr>
          <w:rFonts w:ascii="Times New Roman" w:hAnsi="Times New Roman"/>
          <w:color w:val="000000"/>
          <w:lang w:val="hr-HR"/>
        </w:rPr>
        <w:t xml:space="preserve"> </w:t>
      </w:r>
      <w:r w:rsidRPr="005F2256">
        <w:rPr>
          <w:rFonts w:ascii="Times New Roman" w:hAnsi="Times New Roman"/>
          <w:lang w:val="hr-HR"/>
        </w:rPr>
        <w:t>Vrtovima lunjskih maslina</w:t>
      </w:r>
      <w:r w:rsidRPr="0007708F">
        <w:rPr>
          <w:rFonts w:ascii="Times New Roman" w:hAnsi="Times New Roman"/>
          <w:lang w:val="hr-HR"/>
        </w:rPr>
        <w:t xml:space="preserve"> – amfiteatar </w:t>
      </w:r>
      <w:r w:rsidRPr="0007708F">
        <w:rPr>
          <w:rFonts w:ascii="Times New Roman" w:hAnsi="Times New Roman"/>
          <w:color w:val="000000"/>
          <w:lang w:val="de-DE"/>
        </w:rPr>
        <w:t>u</w:t>
      </w:r>
      <w:r w:rsidRPr="0007708F">
        <w:rPr>
          <w:rFonts w:ascii="Times New Roman" w:hAnsi="Times New Roman"/>
          <w:color w:val="000000"/>
          <w:lang w:val="hr-HR"/>
        </w:rPr>
        <w:t xml:space="preserve"> 21</w:t>
      </w:r>
      <w:r w:rsidRPr="0007708F">
        <w:rPr>
          <w:rFonts w:ascii="Times New Roman" w:hAnsi="Times New Roman"/>
          <w:color w:val="000000"/>
          <w:lang w:val="de-DE"/>
        </w:rPr>
        <w:t>h</w:t>
      </w:r>
    </w:p>
    <w:p w:rsidR="0007708F" w:rsidRPr="0007708F" w:rsidRDefault="0007708F" w:rsidP="0007708F">
      <w:pPr>
        <w:ind w:right="-286"/>
        <w:rPr>
          <w:rFonts w:ascii="Times New Roman" w:hAnsi="Times New Roman"/>
          <w:color w:val="222222"/>
          <w:lang w:val="hr-HR"/>
        </w:rPr>
      </w:pPr>
    </w:p>
    <w:p w:rsidR="0007708F" w:rsidRPr="0007708F" w:rsidRDefault="0007708F" w:rsidP="0007708F">
      <w:pPr>
        <w:ind w:right="-286"/>
        <w:jc w:val="center"/>
        <w:rPr>
          <w:rFonts w:ascii="Times New Roman" w:hAnsi="Times New Roman"/>
          <w:color w:val="222222"/>
          <w:lang w:val="hr-HR"/>
        </w:rPr>
      </w:pP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lang w:val="de-DE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de-DE"/>
        </w:rPr>
        <w:t>Petrit Çeku,</w:t>
      </w:r>
      <w:r w:rsidRPr="0007708F">
        <w:rPr>
          <w:rFonts w:ascii="Times New Roman" w:hAnsi="Times New Roman"/>
          <w:b/>
          <w:color w:val="000000"/>
          <w:lang w:val="de-DE"/>
        </w:rPr>
        <w:t xml:space="preserve"> </w:t>
      </w:r>
      <w:r w:rsidRPr="0007708F">
        <w:rPr>
          <w:rFonts w:ascii="Times New Roman" w:hAnsi="Times New Roman"/>
          <w:color w:val="000000"/>
          <w:lang w:val="de-DE"/>
        </w:rPr>
        <w:t>gitara (Kosovo/Hrvatska)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sz w:val="18"/>
          <w:lang w:val="de-DE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de-DE"/>
        </w:rPr>
        <w:t>7.8.</w:t>
      </w:r>
      <w:r w:rsidRPr="0007708F">
        <w:rPr>
          <w:rFonts w:ascii="Times New Roman" w:hAnsi="Times New Roman"/>
          <w:b/>
          <w:color w:val="000000"/>
          <w:lang w:val="de-DE"/>
        </w:rPr>
        <w:t xml:space="preserve"> </w:t>
      </w:r>
      <w:r w:rsidRPr="0007708F">
        <w:rPr>
          <w:rFonts w:ascii="Times New Roman" w:hAnsi="Times New Roman"/>
          <w:color w:val="000000"/>
          <w:lang w:val="de-DE"/>
        </w:rPr>
        <w:t xml:space="preserve">u Crkvi sv. Luke u Kolanu </w:t>
      </w:r>
      <w:r w:rsidRPr="0007708F">
        <w:rPr>
          <w:rFonts w:ascii="Times New Roman" w:hAnsi="Times New Roman"/>
          <w:lang w:val="de-DE"/>
        </w:rPr>
        <w:t>u 21h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lang w:val="de-DE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de-DE"/>
        </w:rPr>
        <w:t>8.8.</w:t>
      </w:r>
      <w:r w:rsidRPr="0007708F">
        <w:rPr>
          <w:rFonts w:ascii="Times New Roman" w:hAnsi="Times New Roman"/>
          <w:b/>
          <w:color w:val="000000"/>
          <w:lang w:val="de-DE"/>
        </w:rPr>
        <w:t xml:space="preserve"> </w:t>
      </w:r>
      <w:r w:rsidRPr="0007708F">
        <w:rPr>
          <w:rFonts w:ascii="Times New Roman" w:hAnsi="Times New Roman"/>
          <w:color w:val="000000"/>
          <w:lang w:val="de-DE"/>
        </w:rPr>
        <w:t>u Starom gradu Pagu u 21h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sz w:val="18"/>
          <w:lang w:val="de-DE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de-DE"/>
        </w:rPr>
        <w:t>9.8.</w:t>
      </w:r>
      <w:r w:rsidRPr="0007708F">
        <w:rPr>
          <w:rFonts w:ascii="Times New Roman" w:hAnsi="Times New Roman"/>
          <w:color w:val="000000"/>
          <w:sz w:val="18"/>
          <w:lang w:val="de-DE"/>
        </w:rPr>
        <w:t xml:space="preserve"> </w:t>
      </w:r>
      <w:r w:rsidRPr="0007708F">
        <w:rPr>
          <w:rFonts w:ascii="Times New Roman" w:hAnsi="Times New Roman"/>
          <w:color w:val="000000"/>
          <w:lang w:val="de-DE"/>
        </w:rPr>
        <w:t xml:space="preserve">u </w:t>
      </w:r>
      <w:r w:rsidRPr="0007708F">
        <w:rPr>
          <w:rFonts w:ascii="Times New Roman" w:hAnsi="Times New Roman"/>
          <w:lang w:val="hr-HR"/>
        </w:rPr>
        <w:t xml:space="preserve">Vrtovima </w:t>
      </w:r>
      <w:r w:rsidRPr="005F2256">
        <w:rPr>
          <w:rFonts w:ascii="Times New Roman" w:hAnsi="Times New Roman"/>
          <w:lang w:val="hr-HR"/>
        </w:rPr>
        <w:t>lunjskih maslina –</w:t>
      </w:r>
      <w:r w:rsidRPr="0007708F">
        <w:rPr>
          <w:rFonts w:ascii="Times New Roman" w:hAnsi="Times New Roman"/>
          <w:lang w:val="hr-HR"/>
        </w:rPr>
        <w:t xml:space="preserve"> amfiteatar </w:t>
      </w:r>
      <w:r w:rsidRPr="0007708F">
        <w:rPr>
          <w:rFonts w:ascii="Times New Roman" w:hAnsi="Times New Roman"/>
          <w:color w:val="000000"/>
          <w:lang w:val="de-DE"/>
        </w:rPr>
        <w:t>u 21h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b/>
          <w:color w:val="000000"/>
          <w:lang w:val="de-DE"/>
        </w:rPr>
      </w:pPr>
    </w:p>
    <w:p w:rsidR="0007708F" w:rsidRPr="0007708F" w:rsidRDefault="0007708F" w:rsidP="0007708F">
      <w:pPr>
        <w:ind w:left="-284" w:right="-286"/>
        <w:rPr>
          <w:rFonts w:ascii="Times New Roman" w:hAnsi="Times New Roman"/>
          <w:b/>
          <w:color w:val="000000"/>
          <w:lang w:val="de-DE"/>
        </w:rPr>
      </w:pP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lang w:val="en-US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en-US"/>
        </w:rPr>
        <w:t>Andreas Lend</w:t>
      </w:r>
      <w:r w:rsidRPr="0007708F">
        <w:rPr>
          <w:rFonts w:ascii="Times New Roman" w:hAnsi="Times New Roman"/>
          <w:b/>
          <w:color w:val="000000"/>
          <w:lang w:val="en-US"/>
        </w:rPr>
        <w:t xml:space="preserve">, </w:t>
      </w:r>
      <w:r w:rsidRPr="0007708F">
        <w:rPr>
          <w:rFonts w:ascii="Times New Roman" w:hAnsi="Times New Roman"/>
          <w:color w:val="000000"/>
          <w:lang w:val="en-US"/>
        </w:rPr>
        <w:t>violončelo, i</w:t>
      </w:r>
      <w:r w:rsidRPr="0007708F">
        <w:rPr>
          <w:rFonts w:ascii="Times New Roman" w:hAnsi="Times New Roman"/>
          <w:b/>
          <w:color w:val="000000"/>
          <w:sz w:val="32"/>
          <w:szCs w:val="32"/>
          <w:lang w:val="en-US"/>
        </w:rPr>
        <w:t xml:space="preserve"> Irina Zahharenkova</w:t>
      </w:r>
      <w:r w:rsidRPr="0007708F">
        <w:rPr>
          <w:rFonts w:ascii="Times New Roman" w:hAnsi="Times New Roman"/>
          <w:color w:val="000000"/>
          <w:lang w:val="en-US"/>
        </w:rPr>
        <w:t>, klavir (Estonija)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b/>
          <w:color w:val="000000"/>
          <w:lang w:val="fr-FR"/>
        </w:rPr>
      </w:pPr>
      <w:r w:rsidRPr="0007708F">
        <w:rPr>
          <w:rFonts w:ascii="Times New Roman" w:hAnsi="Times New Roman"/>
          <w:b/>
          <w:color w:val="000000"/>
          <w:sz w:val="32"/>
          <w:szCs w:val="32"/>
          <w:lang w:val="fr-FR"/>
        </w:rPr>
        <w:t>12.8.</w:t>
      </w:r>
      <w:r w:rsidRPr="0007708F">
        <w:rPr>
          <w:rFonts w:ascii="Times New Roman" w:hAnsi="Times New Roman"/>
          <w:b/>
          <w:color w:val="000000"/>
          <w:lang w:val="fr-FR"/>
        </w:rPr>
        <w:t xml:space="preserve"> </w:t>
      </w:r>
      <w:r w:rsidRPr="0007708F">
        <w:rPr>
          <w:rFonts w:ascii="Times New Roman" w:hAnsi="Times New Roman"/>
          <w:lang w:val="fr-FR"/>
        </w:rPr>
        <w:t xml:space="preserve">u </w:t>
      </w:r>
      <w:r w:rsidRPr="0007708F">
        <w:rPr>
          <w:rFonts w:ascii="Times New Roman" w:hAnsi="Times New Roman"/>
          <w:color w:val="000000"/>
          <w:lang w:val="fr-FR"/>
        </w:rPr>
        <w:t>Crkvi sv. Frane u Pagu u 21h</w:t>
      </w:r>
    </w:p>
    <w:p w:rsidR="0007708F" w:rsidRPr="0007708F" w:rsidRDefault="0007708F" w:rsidP="0007708F">
      <w:pPr>
        <w:ind w:left="-284" w:right="-286"/>
        <w:rPr>
          <w:rFonts w:ascii="Times New Roman" w:hAnsi="Times New Roman"/>
          <w:color w:val="000000"/>
          <w:lang w:val="fr-FR"/>
        </w:rPr>
      </w:pPr>
    </w:p>
    <w:p w:rsidR="0007708F" w:rsidRPr="0007708F" w:rsidRDefault="0007708F" w:rsidP="0007708F">
      <w:pPr>
        <w:ind w:left="-284" w:right="-569"/>
        <w:rPr>
          <w:rFonts w:ascii="Times New Roman" w:hAnsi="Times New Roman"/>
          <w:color w:val="222222"/>
          <w:lang w:val="fr-FR"/>
        </w:rPr>
      </w:pPr>
      <w:r w:rsidRPr="0007708F">
        <w:rPr>
          <w:rFonts w:ascii="Times New Roman" w:hAnsi="Times New Roman"/>
          <w:color w:val="222222"/>
          <w:lang w:val="fr-FR"/>
        </w:rPr>
        <w:t xml:space="preserve">PAF predstavlja mlade glazbenike: </w:t>
      </w:r>
    </w:p>
    <w:p w:rsidR="0007708F" w:rsidRPr="005F2256" w:rsidRDefault="0007708F" w:rsidP="0007708F">
      <w:pPr>
        <w:ind w:left="-284" w:right="-569"/>
        <w:rPr>
          <w:rFonts w:ascii="Times New Roman" w:hAnsi="Times New Roman"/>
          <w:color w:val="222222"/>
          <w:lang w:val="fr-FR"/>
        </w:rPr>
      </w:pPr>
      <w:r w:rsidRPr="005F2256">
        <w:rPr>
          <w:rFonts w:ascii="Times New Roman" w:hAnsi="Times New Roman"/>
          <w:b/>
          <w:sz w:val="28"/>
          <w:szCs w:val="28"/>
          <w:lang w:val="fr-FR"/>
        </w:rPr>
        <w:t>Vedran Janjanin</w:t>
      </w:r>
      <w:r w:rsidRPr="005F2256">
        <w:rPr>
          <w:rFonts w:ascii="Times New Roman" w:hAnsi="Times New Roman"/>
          <w:b/>
          <w:color w:val="222222"/>
          <w:sz w:val="32"/>
          <w:szCs w:val="32"/>
          <w:lang w:val="fr-FR"/>
        </w:rPr>
        <w:t>,</w:t>
      </w:r>
      <w:r w:rsidRPr="005F2256">
        <w:rPr>
          <w:rFonts w:ascii="Times New Roman" w:hAnsi="Times New Roman"/>
          <w:color w:val="222222"/>
          <w:lang w:val="fr-FR"/>
        </w:rPr>
        <w:t xml:space="preserve"> klavir</w:t>
      </w:r>
    </w:p>
    <w:p w:rsidR="0007708F" w:rsidRPr="0007708F" w:rsidRDefault="0007708F" w:rsidP="0007708F">
      <w:pPr>
        <w:ind w:left="-284" w:right="-569"/>
        <w:rPr>
          <w:rFonts w:ascii="Times New Roman" w:hAnsi="Times New Roman"/>
          <w:color w:val="222222"/>
          <w:lang w:val="fr-FR"/>
        </w:rPr>
      </w:pPr>
      <w:r w:rsidRPr="0007708F">
        <w:rPr>
          <w:rFonts w:ascii="Times New Roman" w:hAnsi="Times New Roman"/>
          <w:b/>
          <w:color w:val="222222"/>
          <w:sz w:val="32"/>
          <w:szCs w:val="32"/>
          <w:lang w:val="fr-FR"/>
        </w:rPr>
        <w:t xml:space="preserve">17.8. </w:t>
      </w:r>
      <w:r w:rsidRPr="0007708F">
        <w:rPr>
          <w:rFonts w:ascii="Times New Roman" w:hAnsi="Times New Roman"/>
          <w:color w:val="000000"/>
          <w:lang w:val="fr-FR"/>
        </w:rPr>
        <w:t>u Crkvi sv. Frane u Pagu u 21h</w:t>
      </w:r>
    </w:p>
    <w:p w:rsidR="0007708F" w:rsidRDefault="0007708F" w:rsidP="0007708F">
      <w:pPr>
        <w:ind w:left="-426" w:right="-993"/>
        <w:rPr>
          <w:lang w:val="hr-HR"/>
        </w:rPr>
      </w:pPr>
    </w:p>
    <w:p w:rsidR="00A25B9C" w:rsidRPr="0007708F" w:rsidRDefault="00A25B9C" w:rsidP="00A25B9C">
      <w:pPr>
        <w:ind w:right="-569"/>
        <w:rPr>
          <w:rFonts w:ascii="Times New Roman" w:hAnsi="Times New Roman"/>
          <w:sz w:val="28"/>
          <w:szCs w:val="28"/>
          <w:lang w:val="hr-HR"/>
        </w:rPr>
      </w:pPr>
    </w:p>
    <w:p w:rsidR="00A25B9C" w:rsidRPr="0007708F" w:rsidRDefault="00A25B9C" w:rsidP="00A25B9C">
      <w:pPr>
        <w:rPr>
          <w:lang w:val="fr-FR"/>
        </w:rPr>
      </w:pPr>
    </w:p>
    <w:sectPr w:rsidR="00A25B9C" w:rsidRPr="0007708F" w:rsidSect="004E1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5B9C"/>
    <w:rsid w:val="0007708F"/>
    <w:rsid w:val="000943A3"/>
    <w:rsid w:val="000A4E29"/>
    <w:rsid w:val="00180D18"/>
    <w:rsid w:val="002259AF"/>
    <w:rsid w:val="002A1E42"/>
    <w:rsid w:val="00310959"/>
    <w:rsid w:val="00417741"/>
    <w:rsid w:val="00473C62"/>
    <w:rsid w:val="004E16AD"/>
    <w:rsid w:val="005E3584"/>
    <w:rsid w:val="005F2256"/>
    <w:rsid w:val="0065562E"/>
    <w:rsid w:val="00673E78"/>
    <w:rsid w:val="007275D4"/>
    <w:rsid w:val="0074532C"/>
    <w:rsid w:val="007C49BE"/>
    <w:rsid w:val="007C733A"/>
    <w:rsid w:val="0081155A"/>
    <w:rsid w:val="0082349C"/>
    <w:rsid w:val="00844B74"/>
    <w:rsid w:val="0087210C"/>
    <w:rsid w:val="009214AB"/>
    <w:rsid w:val="009235F5"/>
    <w:rsid w:val="00A22D8F"/>
    <w:rsid w:val="00A25B9C"/>
    <w:rsid w:val="00B215BA"/>
    <w:rsid w:val="00C83426"/>
    <w:rsid w:val="00C911D1"/>
    <w:rsid w:val="00D170AA"/>
    <w:rsid w:val="00D21649"/>
    <w:rsid w:val="00D456D1"/>
    <w:rsid w:val="00D45ABB"/>
    <w:rsid w:val="00E24392"/>
    <w:rsid w:val="00EF0DE3"/>
    <w:rsid w:val="00F2416F"/>
    <w:rsid w:val="00F95F85"/>
    <w:rsid w:val="00FF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9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Heading1">
    <w:name w:val="heading 1"/>
    <w:basedOn w:val="Normal"/>
    <w:link w:val="Heading1Char"/>
    <w:uiPriority w:val="9"/>
    <w:qFormat/>
    <w:rsid w:val="00F95F8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B9C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95F8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F95F8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95F85"/>
  </w:style>
  <w:style w:type="paragraph" w:styleId="PlainText">
    <w:name w:val="Plain Text"/>
    <w:basedOn w:val="Normal"/>
    <w:link w:val="PlainTextChar"/>
    <w:uiPriority w:val="99"/>
    <w:unhideWhenUsed/>
    <w:rsid w:val="0087210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210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Portada</dc:creator>
  <cp:lastModifiedBy>Client</cp:lastModifiedBy>
  <cp:revision>16</cp:revision>
  <cp:lastPrinted>2017-07-01T23:13:00Z</cp:lastPrinted>
  <dcterms:created xsi:type="dcterms:W3CDTF">2017-07-01T08:51:00Z</dcterms:created>
  <dcterms:modified xsi:type="dcterms:W3CDTF">2017-07-12T15:27:00Z</dcterms:modified>
</cp:coreProperties>
</file>